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D50" w:rsidRDefault="00C4485A" w:rsidP="00C4485A">
      <w:pPr>
        <w:jc w:val="center"/>
      </w:pPr>
      <w:r>
        <w:rPr>
          <w:rFonts w:hint="eastAsia"/>
        </w:rPr>
        <w:t>Cloud Expo Singapore 2017 booth poster design</w:t>
      </w:r>
    </w:p>
    <w:p w:rsidR="00C4485A" w:rsidRDefault="00C4485A" w:rsidP="00C4485A">
      <w:pPr>
        <w:jc w:val="center"/>
      </w:pPr>
    </w:p>
    <w:p w:rsidR="00C4485A" w:rsidRDefault="007347F2" w:rsidP="007347F2">
      <w:pPr>
        <w:rPr>
          <w:ins w:id="0" w:author="Microsoft Office 使用者" w:date="2017-09-19T10:09:00Z"/>
        </w:rPr>
      </w:pPr>
      <w:r>
        <w:rPr>
          <w:rFonts w:hint="eastAsia"/>
        </w:rPr>
        <w:t xml:space="preserve">A </w:t>
      </w:r>
      <w:r>
        <w:rPr>
          <w:rFonts w:hint="eastAsia"/>
        </w:rPr>
        <w:t>區</w:t>
      </w:r>
      <w:r>
        <w:rPr>
          <w:rFonts w:hint="eastAsia"/>
        </w:rPr>
        <w:t xml:space="preserve"> : W : 700 cm / H : 244</w:t>
      </w:r>
      <w:r w:rsidR="00C4485A">
        <w:rPr>
          <w:rFonts w:hint="eastAsia"/>
        </w:rPr>
        <w:t xml:space="preserve"> cm ( </w:t>
      </w:r>
      <w:r w:rsidR="00C4485A">
        <w:rPr>
          <w:rFonts w:hint="eastAsia"/>
        </w:rPr>
        <w:t>因前方皆會有展示桌</w:t>
      </w:r>
      <w:r w:rsidR="00CF0429">
        <w:rPr>
          <w:rFonts w:hint="eastAsia"/>
        </w:rPr>
        <w:t>，請盡量將海報主題安排於離地</w:t>
      </w:r>
      <w:r w:rsidR="00CF0429">
        <w:rPr>
          <w:rFonts w:hint="eastAsia"/>
        </w:rPr>
        <w:t>100 cm</w:t>
      </w:r>
      <w:r w:rsidR="0014080C">
        <w:rPr>
          <w:rFonts w:hint="eastAsia"/>
        </w:rPr>
        <w:t>的高度為佳，下方視覺不明顯處</w:t>
      </w:r>
      <w:proofErr w:type="gramStart"/>
      <w:r w:rsidR="0014080C">
        <w:rPr>
          <w:rFonts w:hint="eastAsia"/>
        </w:rPr>
        <w:t>可以用底圖</w:t>
      </w:r>
      <w:proofErr w:type="gramEnd"/>
      <w:r w:rsidR="0014080C">
        <w:rPr>
          <w:rFonts w:hint="eastAsia"/>
        </w:rPr>
        <w:t>背景帶過</w:t>
      </w:r>
      <w:r w:rsidR="003B69F7">
        <w:rPr>
          <w:rFonts w:hint="eastAsia"/>
        </w:rPr>
        <w:t>)</w:t>
      </w:r>
    </w:p>
    <w:p w:rsidR="00FC48C2" w:rsidRDefault="0014080C" w:rsidP="007347F2">
      <w:pPr>
        <w:rPr>
          <w:rFonts w:hint="eastAsia"/>
        </w:rPr>
      </w:pPr>
      <w:r>
        <w:rPr>
          <w:rFonts w:hint="eastAsia"/>
        </w:rPr>
        <w:t xml:space="preserve">A </w:t>
      </w:r>
      <w:r>
        <w:rPr>
          <w:rFonts w:hint="eastAsia"/>
        </w:rPr>
        <w:t>區示意圖中請讓每</w:t>
      </w:r>
      <w:proofErr w:type="gramStart"/>
      <w:r>
        <w:rPr>
          <w:rFonts w:hint="eastAsia"/>
        </w:rPr>
        <w:t>個圓都</w:t>
      </w:r>
      <w:proofErr w:type="gramEnd"/>
      <w:r>
        <w:rPr>
          <w:rFonts w:hint="eastAsia"/>
        </w:rPr>
        <w:t>固定使用為</w:t>
      </w:r>
      <w:r>
        <w:rPr>
          <w:rFonts w:hint="eastAsia"/>
        </w:rPr>
        <w:t>1-2</w:t>
      </w:r>
      <w:r>
        <w:rPr>
          <w:rFonts w:hint="eastAsia"/>
        </w:rPr>
        <w:t>色為主</w:t>
      </w:r>
    </w:p>
    <w:p w:rsidR="0014080C" w:rsidRDefault="0014080C" w:rsidP="007347F2"/>
    <w:p w:rsidR="00FC48C2" w:rsidRDefault="00FC48C2" w:rsidP="007347F2">
      <w:r>
        <w:rPr>
          <w:noProof/>
        </w:rPr>
        <w:drawing>
          <wp:inline distT="0" distB="0" distL="0" distR="0">
            <wp:extent cx="4184883" cy="2742233"/>
            <wp:effectExtent l="19050" t="0" r="6117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6521" cy="27433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48C2" w:rsidRDefault="00FC48C2" w:rsidP="007347F2"/>
    <w:p w:rsidR="00FC48C2" w:rsidRDefault="00FC48C2" w:rsidP="007347F2"/>
    <w:p w:rsidR="00FC48C2" w:rsidRDefault="00FC48C2" w:rsidP="007347F2">
      <w:r>
        <w:rPr>
          <w:rFonts w:hint="eastAsia"/>
          <w:noProof/>
        </w:rPr>
        <w:drawing>
          <wp:inline distT="0" distB="0" distL="0" distR="0">
            <wp:extent cx="3907790" cy="2875915"/>
            <wp:effectExtent l="19050" t="0" r="0" b="0"/>
            <wp:docPr id="2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7790" cy="2875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48C2" w:rsidRDefault="00FC48C2" w:rsidP="007347F2"/>
    <w:p w:rsidR="00FC48C2" w:rsidRDefault="00FC48C2" w:rsidP="007347F2"/>
    <w:p w:rsidR="00CF0429" w:rsidRPr="003B69F7" w:rsidRDefault="003B69F7" w:rsidP="003B69F7">
      <w:r>
        <w:rPr>
          <w:rFonts w:hint="eastAsia"/>
        </w:rPr>
        <w:t>*</w:t>
      </w:r>
      <w:r>
        <w:rPr>
          <w:rFonts w:hint="eastAsia"/>
        </w:rPr>
        <w:t>可以分割成</w:t>
      </w:r>
      <w:r>
        <w:rPr>
          <w:rFonts w:hint="eastAsia"/>
        </w:rPr>
        <w:t xml:space="preserve">7 </w:t>
      </w:r>
      <w:r>
        <w:rPr>
          <w:rFonts w:hint="eastAsia"/>
        </w:rPr>
        <w:t>大區塊</w:t>
      </w:r>
      <w:r w:rsidR="007347F2">
        <w:rPr>
          <w:rFonts w:hint="eastAsia"/>
        </w:rPr>
        <w:t xml:space="preserve"> ( W: 100</w:t>
      </w:r>
      <w:r w:rsidR="00124D5A">
        <w:rPr>
          <w:rFonts w:hint="eastAsia"/>
        </w:rPr>
        <w:t xml:space="preserve"> cm</w:t>
      </w:r>
      <w:r w:rsidR="007347F2">
        <w:rPr>
          <w:rFonts w:hint="eastAsia"/>
        </w:rPr>
        <w:t xml:space="preserve"> x H : 244</w:t>
      </w:r>
      <w:r>
        <w:rPr>
          <w:rFonts w:hint="eastAsia"/>
        </w:rPr>
        <w:t xml:space="preserve"> cm ) </w:t>
      </w:r>
      <w:r>
        <w:rPr>
          <w:rFonts w:hint="eastAsia"/>
        </w:rPr>
        <w:t>來製作</w:t>
      </w:r>
    </w:p>
    <w:p w:rsidR="00CF0429" w:rsidRDefault="00CF0429" w:rsidP="00CF0429"/>
    <w:p w:rsidR="003B69F7" w:rsidRDefault="003B69F7" w:rsidP="00CF0429">
      <w:r>
        <w:rPr>
          <w:rFonts w:hint="eastAsia"/>
        </w:rPr>
        <w:t>檔案來源</w:t>
      </w:r>
      <w:r>
        <w:rPr>
          <w:rFonts w:hint="eastAsia"/>
        </w:rPr>
        <w:t xml:space="preserve">: </w:t>
      </w:r>
      <w:r w:rsidRPr="003B69F7">
        <w:t>\\marketing\marketing\MarketingMaterials\Poster\2017\17062828_CHT_interview-room-decoration</w:t>
      </w:r>
    </w:p>
    <w:p w:rsidR="003B69F7" w:rsidRDefault="003B69F7" w:rsidP="00CF0429"/>
    <w:p w:rsidR="00FC48C2" w:rsidRDefault="00FC48C2" w:rsidP="00CF0429"/>
    <w:p w:rsidR="00FC48C2" w:rsidRDefault="00FC48C2" w:rsidP="00CF0429"/>
    <w:p w:rsidR="00FC48C2" w:rsidRDefault="00FC48C2" w:rsidP="00CF0429"/>
    <w:p w:rsidR="003B69F7" w:rsidRDefault="003B69F7" w:rsidP="00CF0429"/>
    <w:p w:rsidR="003B69F7" w:rsidRDefault="005202C1" w:rsidP="00CF0429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220.6pt;margin-top:5.55pt;width:75.7pt;height:27.05pt;z-index:251661312">
            <v:textbox>
              <w:txbxContent>
                <w:p w:rsidR="003B69F7" w:rsidRDefault="003B69F7">
                  <w:r>
                    <w:rPr>
                      <w:rFonts w:hint="eastAsia"/>
                    </w:rPr>
                    <w:t>QNAP Logo</w:t>
                  </w:r>
                </w:p>
              </w:txbxContent>
            </v:textbox>
          </v:shape>
        </w:pict>
      </w:r>
    </w:p>
    <w:p w:rsidR="003B69F7" w:rsidRDefault="003B69F7" w:rsidP="00CF0429"/>
    <w:p w:rsidR="003B69F7" w:rsidRDefault="003B69F7" w:rsidP="00CF0429">
      <w:r>
        <w:rPr>
          <w:rFonts w:hint="eastAsia"/>
          <w:noProof/>
        </w:rPr>
        <w:drawing>
          <wp:inline distT="0" distB="0" distL="0" distR="0">
            <wp:extent cx="6645910" cy="2332665"/>
            <wp:effectExtent l="19050" t="0" r="2540" b="0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2332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7A0F" w:rsidRPr="008A7A0F" w:rsidRDefault="008A7A0F" w:rsidP="00CF0429"/>
    <w:p w:rsidR="003B69F7" w:rsidRDefault="009A2149" w:rsidP="009A2149">
      <w:pPr>
        <w:pStyle w:val="a7"/>
        <w:numPr>
          <w:ilvl w:val="0"/>
          <w:numId w:val="3"/>
        </w:numPr>
        <w:ind w:leftChars="0"/>
        <w:rPr>
          <w:rFonts w:hint="eastAsia"/>
        </w:rPr>
      </w:pPr>
      <w:r>
        <w:rPr>
          <w:rFonts w:hint="eastAsia"/>
        </w:rPr>
        <w:t>僅需保留</w:t>
      </w:r>
      <w:r>
        <w:rPr>
          <w:rFonts w:hint="eastAsia"/>
        </w:rPr>
        <w:t>4</w:t>
      </w:r>
      <w:r>
        <w:rPr>
          <w:rFonts w:hint="eastAsia"/>
        </w:rPr>
        <w:t>大主題</w:t>
      </w:r>
      <w:r>
        <w:rPr>
          <w:rFonts w:hint="eastAsia"/>
        </w:rPr>
        <w:t>( NAS / Private Cloud / Computing / Software Defined )</w:t>
      </w:r>
      <w:r>
        <w:rPr>
          <w:rFonts w:hint="eastAsia"/>
        </w:rPr>
        <w:t>及其</w:t>
      </w:r>
      <w:r>
        <w:rPr>
          <w:rFonts w:hint="eastAsia"/>
        </w:rPr>
        <w:t xml:space="preserve">icon </w:t>
      </w:r>
      <w:r>
        <w:rPr>
          <w:rFonts w:hint="eastAsia"/>
        </w:rPr>
        <w:t>圖示即可</w:t>
      </w:r>
      <w:r>
        <w:rPr>
          <w:rFonts w:hint="eastAsia"/>
        </w:rPr>
        <w:t xml:space="preserve">, </w:t>
      </w:r>
      <w:r w:rsidR="007347F2">
        <w:rPr>
          <w:rFonts w:hint="eastAsia"/>
        </w:rPr>
        <w:t>下方說明</w:t>
      </w:r>
      <w:r>
        <w:rPr>
          <w:rFonts w:hint="eastAsia"/>
        </w:rPr>
        <w:t>文字可省略</w:t>
      </w:r>
    </w:p>
    <w:p w:rsidR="005202C1" w:rsidRDefault="005202C1" w:rsidP="005202C1">
      <w:pPr>
        <w:rPr>
          <w:rFonts w:hint="eastAsia"/>
        </w:rPr>
      </w:pPr>
    </w:p>
    <w:p w:rsidR="005202C1" w:rsidRDefault="005202C1" w:rsidP="005202C1">
      <w:pPr>
        <w:pStyle w:val="a7"/>
        <w:numPr>
          <w:ilvl w:val="0"/>
          <w:numId w:val="3"/>
        </w:numPr>
        <w:ind w:leftChars="0"/>
        <w:rPr>
          <w:rFonts w:hint="eastAsia"/>
        </w:rPr>
      </w:pPr>
      <w:r>
        <w:rPr>
          <w:rFonts w:hint="eastAsia"/>
        </w:rPr>
        <w:t xml:space="preserve">A </w:t>
      </w:r>
      <w:r>
        <w:rPr>
          <w:rFonts w:hint="eastAsia"/>
        </w:rPr>
        <w:t>區</w:t>
      </w:r>
      <w:r>
        <w:rPr>
          <w:rFonts w:hint="eastAsia"/>
        </w:rPr>
        <w:t xml:space="preserve"> </w:t>
      </w:r>
      <w:r>
        <w:rPr>
          <w:rFonts w:hint="eastAsia"/>
        </w:rPr>
        <w:t>主標題</w:t>
      </w:r>
      <w:r>
        <w:rPr>
          <w:rFonts w:hint="eastAsia"/>
        </w:rPr>
        <w:t xml:space="preserve"> : Beyond your imagination</w:t>
      </w:r>
    </w:p>
    <w:p w:rsidR="005202C1" w:rsidRDefault="005202C1" w:rsidP="005202C1">
      <w:pPr>
        <w:pStyle w:val="a7"/>
        <w:rPr>
          <w:rFonts w:hint="eastAsia"/>
        </w:rPr>
      </w:pPr>
    </w:p>
    <w:p w:rsidR="005202C1" w:rsidRDefault="005202C1" w:rsidP="005202C1">
      <w:pPr>
        <w:pStyle w:val="a7"/>
        <w:numPr>
          <w:ilvl w:val="0"/>
          <w:numId w:val="3"/>
        </w:numPr>
        <w:ind w:leftChars="0"/>
      </w:pPr>
      <w:r>
        <w:rPr>
          <w:rFonts w:hint="eastAsia"/>
        </w:rPr>
        <w:t>可加上</w:t>
      </w:r>
      <w:r>
        <w:rPr>
          <w:rFonts w:hint="eastAsia"/>
        </w:rPr>
        <w:t xml:space="preserve">TES-3085U / TVS-EC1580MU-SAS-RP / TS-251A / </w:t>
      </w:r>
      <w:r w:rsidR="002C3642">
        <w:rPr>
          <w:rFonts w:hint="eastAsia"/>
        </w:rPr>
        <w:t xml:space="preserve">TS-453B / TVS-682 </w:t>
      </w:r>
      <w:r>
        <w:rPr>
          <w:rFonts w:hint="eastAsia"/>
        </w:rPr>
        <w:t>機器線稿圖</w:t>
      </w:r>
    </w:p>
    <w:p w:rsidR="009A2149" w:rsidRDefault="009A2149" w:rsidP="009A2149"/>
    <w:p w:rsidR="009A2149" w:rsidRDefault="009A2149" w:rsidP="009A2149">
      <w:pPr>
        <w:pStyle w:val="a7"/>
        <w:numPr>
          <w:ilvl w:val="0"/>
          <w:numId w:val="3"/>
        </w:numPr>
        <w:ind w:leftChars="0"/>
      </w:pPr>
      <w:r>
        <w:rPr>
          <w:rFonts w:hint="eastAsia"/>
        </w:rPr>
        <w:t>可於版面</w:t>
      </w:r>
      <w:r w:rsidR="00315B17">
        <w:rPr>
          <w:rFonts w:hint="eastAsia"/>
        </w:rPr>
        <w:t>左</w:t>
      </w:r>
      <w:r>
        <w:rPr>
          <w:rFonts w:hint="eastAsia"/>
        </w:rPr>
        <w:t>右方延伸再加上</w:t>
      </w:r>
      <w:r>
        <w:rPr>
          <w:rFonts w:hint="eastAsia"/>
        </w:rPr>
        <w:t xml:space="preserve"> Virtualization Station / </w:t>
      </w:r>
      <w:proofErr w:type="spellStart"/>
      <w:r>
        <w:rPr>
          <w:rFonts w:hint="eastAsia"/>
        </w:rPr>
        <w:t>QIoT</w:t>
      </w:r>
      <w:proofErr w:type="spellEnd"/>
      <w:r>
        <w:rPr>
          <w:rFonts w:hint="eastAsia"/>
        </w:rPr>
        <w:t xml:space="preserve"> Suite </w:t>
      </w:r>
      <w:proofErr w:type="spellStart"/>
      <w:r>
        <w:rPr>
          <w:rFonts w:hint="eastAsia"/>
        </w:rPr>
        <w:t>Lite</w:t>
      </w:r>
      <w:proofErr w:type="spellEnd"/>
      <w:r>
        <w:rPr>
          <w:rFonts w:hint="eastAsia"/>
        </w:rPr>
        <w:t xml:space="preserve"> </w:t>
      </w:r>
      <w:r w:rsidR="00315B17">
        <w:rPr>
          <w:rFonts w:hint="eastAsia"/>
        </w:rPr>
        <w:t xml:space="preserve"> / QRM+ </w:t>
      </w:r>
      <w:r>
        <w:rPr>
          <w:rFonts w:hint="eastAsia"/>
        </w:rPr>
        <w:t xml:space="preserve">icon </w:t>
      </w:r>
      <w:r>
        <w:rPr>
          <w:rFonts w:hint="eastAsia"/>
        </w:rPr>
        <w:t>圖示</w:t>
      </w:r>
    </w:p>
    <w:p w:rsidR="009A2149" w:rsidRDefault="00F02E73" w:rsidP="009A2149">
      <w:pPr>
        <w:pStyle w:val="a7"/>
      </w:pPr>
      <w:r>
        <w:rPr>
          <w:rFonts w:hint="eastAsia"/>
          <w:noProof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5219700</wp:posOffset>
            </wp:positionH>
            <wp:positionV relativeFrom="paragraph">
              <wp:posOffset>42545</wp:posOffset>
            </wp:positionV>
            <wp:extent cx="1051560" cy="1000125"/>
            <wp:effectExtent l="19050" t="0" r="0" b="0"/>
            <wp:wrapNone/>
            <wp:docPr id="3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1560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D7129">
        <w:rPr>
          <w:rFonts w:hint="eastAsia"/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1703070</wp:posOffset>
            </wp:positionH>
            <wp:positionV relativeFrom="paragraph">
              <wp:posOffset>181610</wp:posOffset>
            </wp:positionV>
            <wp:extent cx="1751330" cy="1163955"/>
            <wp:effectExtent l="19050" t="0" r="1270" b="0"/>
            <wp:wrapNone/>
            <wp:docPr id="10" name="圖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1330" cy="1163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A2149" w:rsidRDefault="004E1757" w:rsidP="009A2149">
      <w:r>
        <w:rPr>
          <w:rFonts w:hint="eastAsia"/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22958</wp:posOffset>
            </wp:positionH>
            <wp:positionV relativeFrom="paragraph">
              <wp:posOffset>31262</wp:posOffset>
            </wp:positionV>
            <wp:extent cx="1067288" cy="1086338"/>
            <wp:effectExtent l="19050" t="0" r="0" b="0"/>
            <wp:wrapNone/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7288" cy="10863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B69F7" w:rsidRDefault="003B69F7" w:rsidP="00CF0429"/>
    <w:p w:rsidR="003B69F7" w:rsidRDefault="003B69F7" w:rsidP="00CF0429"/>
    <w:p w:rsidR="003B69F7" w:rsidRDefault="003B69F7" w:rsidP="00CF0429"/>
    <w:p w:rsidR="003B69F7" w:rsidRDefault="003B69F7" w:rsidP="00CF0429"/>
    <w:p w:rsidR="003B69F7" w:rsidRDefault="00FE3D9C" w:rsidP="00CF0429">
      <w:r>
        <w:rPr>
          <w:noProof/>
        </w:rPr>
        <w:pict>
          <v:shape id="_x0000_s1045" type="#_x0000_t202" style="position:absolute;margin-left:355.7pt;margin-top:9.7pt;width:202.4pt;height:85.7pt;z-index:251677696">
            <v:textbox>
              <w:txbxContent>
                <w:p w:rsidR="00F02E73" w:rsidRDefault="00F02E73" w:rsidP="00F02E73">
                  <w:r>
                    <w:rPr>
                      <w:rFonts w:hint="eastAsia"/>
                    </w:rPr>
                    <w:t>QRM+</w:t>
                  </w:r>
                </w:p>
                <w:p w:rsidR="00F02E73" w:rsidRDefault="00F02E73" w:rsidP="00F02E73">
                  <w:r>
                    <w:t>I</w:t>
                  </w:r>
                  <w:r>
                    <w:rPr>
                      <w:rFonts w:hint="eastAsia"/>
                    </w:rPr>
                    <w:t xml:space="preserve">con </w:t>
                  </w:r>
                  <w:r>
                    <w:rPr>
                      <w:rFonts w:hint="eastAsia"/>
                    </w:rPr>
                    <w:t>來源</w:t>
                  </w:r>
                  <w:r>
                    <w:rPr>
                      <w:rFonts w:hint="eastAsia"/>
                    </w:rPr>
                    <w:t xml:space="preserve"> : </w:t>
                  </w:r>
                  <w:r w:rsidRPr="00F02E73">
                    <w:t>https://www.qnap.com/solution/qrm/en/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2" type="#_x0000_t202" style="position:absolute;margin-left:144.35pt;margin-top:9.7pt;width:202.4pt;height:85.7pt;z-index:251665408">
            <v:textbox>
              <w:txbxContent>
                <w:p w:rsidR="00A11424" w:rsidRDefault="00CD7129" w:rsidP="00CD7129">
                  <w:r>
                    <w:rPr>
                      <w:rFonts w:hint="eastAsia"/>
                    </w:rPr>
                    <w:t>Virtualization Station</w:t>
                  </w:r>
                </w:p>
                <w:p w:rsidR="00CD7129" w:rsidRDefault="00CD7129" w:rsidP="00CD7129">
                  <w:r>
                    <w:t>I</w:t>
                  </w:r>
                  <w:r>
                    <w:rPr>
                      <w:rFonts w:hint="eastAsia"/>
                    </w:rPr>
                    <w:t xml:space="preserve">con </w:t>
                  </w:r>
                  <w:r>
                    <w:rPr>
                      <w:rFonts w:hint="eastAsia"/>
                    </w:rPr>
                    <w:t>來源</w:t>
                  </w:r>
                  <w:r>
                    <w:rPr>
                      <w:rFonts w:hint="eastAsia"/>
                    </w:rPr>
                    <w:t xml:space="preserve"> : </w:t>
                  </w:r>
                  <w:hyperlink r:id="rId13" w:history="1">
                    <w:r w:rsidR="00A11424" w:rsidRPr="00A11424">
                      <w:rPr>
                        <w:rStyle w:val="aa"/>
                      </w:rPr>
                      <w:t>https://www.qnap.com/solution/virtualization-station-3/en/</w:t>
                    </w:r>
                  </w:hyperlink>
                </w:p>
              </w:txbxContent>
            </v:textbox>
          </v:shape>
        </w:pict>
      </w:r>
      <w:r>
        <w:rPr>
          <w:noProof/>
        </w:rPr>
        <w:pict>
          <v:shape id="_x0000_s1031" type="#_x0000_t202" style="position:absolute;margin-left:-6.1pt;margin-top:9.7pt;width:122.1pt;height:27.05pt;z-index:251662336">
            <v:textbox>
              <w:txbxContent>
                <w:p w:rsidR="004E1757" w:rsidRDefault="004E1757" w:rsidP="004E1757">
                  <w:proofErr w:type="spellStart"/>
                  <w:r>
                    <w:rPr>
                      <w:rFonts w:hint="eastAsia"/>
                    </w:rPr>
                    <w:t>QIoT</w:t>
                  </w:r>
                  <w:proofErr w:type="spellEnd"/>
                  <w:r>
                    <w:rPr>
                      <w:rFonts w:hint="eastAsia"/>
                    </w:rPr>
                    <w:t xml:space="preserve"> Suite </w:t>
                  </w:r>
                  <w:proofErr w:type="spellStart"/>
                  <w:r>
                    <w:rPr>
                      <w:rFonts w:hint="eastAsia"/>
                    </w:rPr>
                    <w:t>Lite</w:t>
                  </w:r>
                  <w:proofErr w:type="spellEnd"/>
                  <w:r w:rsidR="00E446D9">
                    <w:rPr>
                      <w:rFonts w:hint="eastAsia"/>
                    </w:rPr>
                    <w:t xml:space="preserve"> icon</w:t>
                  </w:r>
                </w:p>
              </w:txbxContent>
            </v:textbox>
          </v:shape>
        </w:pict>
      </w:r>
    </w:p>
    <w:p w:rsidR="003B69F7" w:rsidRDefault="003B69F7" w:rsidP="00CF0429"/>
    <w:p w:rsidR="003B69F7" w:rsidRDefault="003B69F7" w:rsidP="00CF0429"/>
    <w:p w:rsidR="003B69F7" w:rsidRDefault="003B69F7" w:rsidP="00CF0429"/>
    <w:p w:rsidR="003B69F7" w:rsidRDefault="003B69F7" w:rsidP="00CF0429"/>
    <w:p w:rsidR="003B69F7" w:rsidRDefault="003B69F7" w:rsidP="00CF0429"/>
    <w:p w:rsidR="003B69F7" w:rsidRDefault="003B69F7" w:rsidP="00CF0429"/>
    <w:p w:rsidR="00C4485A" w:rsidRDefault="00C4485A" w:rsidP="00C4485A"/>
    <w:p w:rsidR="00724984" w:rsidRDefault="00724984" w:rsidP="00C4485A"/>
    <w:p w:rsidR="00724984" w:rsidRDefault="00315B17" w:rsidP="00315B17">
      <w:pPr>
        <w:pStyle w:val="a7"/>
        <w:numPr>
          <w:ilvl w:val="0"/>
          <w:numId w:val="3"/>
        </w:numPr>
        <w:ind w:leftChars="0"/>
        <w:rPr>
          <w:rFonts w:hint="eastAsia"/>
        </w:rPr>
      </w:pPr>
      <w:r>
        <w:rPr>
          <w:rFonts w:hint="eastAsia"/>
        </w:rPr>
        <w:t xml:space="preserve">B </w:t>
      </w:r>
      <w:r>
        <w:rPr>
          <w:rFonts w:hint="eastAsia"/>
        </w:rPr>
        <w:t>區</w:t>
      </w:r>
      <w:r>
        <w:rPr>
          <w:rFonts w:hint="eastAsia"/>
        </w:rPr>
        <w:t xml:space="preserve"> : W : 300 cm / H : 244 cm ( </w:t>
      </w:r>
      <w:r>
        <w:rPr>
          <w:rFonts w:hint="eastAsia"/>
        </w:rPr>
        <w:t>請延續</w:t>
      </w:r>
      <w:r>
        <w:rPr>
          <w:rFonts w:hint="eastAsia"/>
        </w:rPr>
        <w:t xml:space="preserve">A </w:t>
      </w:r>
      <w:r>
        <w:rPr>
          <w:rFonts w:hint="eastAsia"/>
        </w:rPr>
        <w:t>區海報主題至此，上方同樣加上</w:t>
      </w:r>
      <w:r>
        <w:rPr>
          <w:rFonts w:hint="eastAsia"/>
        </w:rPr>
        <w:t xml:space="preserve">QNAP Logo </w:t>
      </w:r>
      <w:r>
        <w:rPr>
          <w:rFonts w:hint="eastAsia"/>
        </w:rPr>
        <w:t>及主標題</w:t>
      </w:r>
      <w:r>
        <w:rPr>
          <w:rFonts w:hint="eastAsia"/>
        </w:rPr>
        <w:t xml:space="preserve"> )</w:t>
      </w:r>
    </w:p>
    <w:p w:rsidR="00315B17" w:rsidRDefault="00315B17" w:rsidP="00C4485A">
      <w:pPr>
        <w:rPr>
          <w:rFonts w:hint="eastAsia"/>
        </w:rPr>
      </w:pPr>
    </w:p>
    <w:p w:rsidR="00315B17" w:rsidRDefault="00315B17" w:rsidP="00C4485A">
      <w:pPr>
        <w:rPr>
          <w:rFonts w:hint="eastAsia"/>
        </w:rPr>
      </w:pPr>
      <w:r>
        <w:rPr>
          <w:rFonts w:hint="eastAsia"/>
        </w:rPr>
        <w:t xml:space="preserve">B </w:t>
      </w:r>
      <w:r>
        <w:rPr>
          <w:rFonts w:hint="eastAsia"/>
        </w:rPr>
        <w:t>區主標題</w:t>
      </w:r>
      <w:r>
        <w:rPr>
          <w:rFonts w:hint="eastAsia"/>
        </w:rPr>
        <w:t xml:space="preserve"> : Intelligence in motion</w:t>
      </w:r>
    </w:p>
    <w:p w:rsidR="00315B17" w:rsidRDefault="00315B17" w:rsidP="00C4485A">
      <w:pPr>
        <w:rPr>
          <w:rFonts w:hint="eastAsia"/>
        </w:rPr>
      </w:pPr>
    </w:p>
    <w:p w:rsidR="00315B17" w:rsidRDefault="00315B17" w:rsidP="00C4485A">
      <w:pPr>
        <w:rPr>
          <w:rFonts w:hint="eastAsia"/>
        </w:rPr>
      </w:pPr>
      <w:r>
        <w:rPr>
          <w:rFonts w:hint="eastAsia"/>
        </w:rPr>
        <w:t>海報中可搭配</w:t>
      </w:r>
      <w:r>
        <w:rPr>
          <w:rFonts w:hint="eastAsia"/>
        </w:rPr>
        <w:t xml:space="preserve">TS-877 / TS-1685 / TVS-882BRT3 </w:t>
      </w:r>
      <w:r>
        <w:rPr>
          <w:rFonts w:hint="eastAsia"/>
        </w:rPr>
        <w:t>線稿機器圖</w:t>
      </w:r>
    </w:p>
    <w:p w:rsidR="00315B17" w:rsidRDefault="00315B17" w:rsidP="00C4485A">
      <w:pPr>
        <w:rPr>
          <w:rFonts w:hint="eastAsia"/>
        </w:rPr>
      </w:pPr>
    </w:p>
    <w:p w:rsidR="00315B17" w:rsidRDefault="00315B17" w:rsidP="00C4485A">
      <w:pPr>
        <w:rPr>
          <w:rFonts w:hint="eastAsia"/>
        </w:rPr>
      </w:pPr>
    </w:p>
    <w:p w:rsidR="005202C1" w:rsidRDefault="00315B17" w:rsidP="005202C1">
      <w:pPr>
        <w:pStyle w:val="a7"/>
        <w:numPr>
          <w:ilvl w:val="0"/>
          <w:numId w:val="3"/>
        </w:numPr>
        <w:ind w:leftChars="0"/>
        <w:rPr>
          <w:rFonts w:hint="eastAsia"/>
        </w:rPr>
      </w:pPr>
      <w:r>
        <w:rPr>
          <w:rFonts w:hint="eastAsia"/>
        </w:rPr>
        <w:t xml:space="preserve">C </w:t>
      </w:r>
      <w:r>
        <w:rPr>
          <w:rFonts w:hint="eastAsia"/>
        </w:rPr>
        <w:t>區</w:t>
      </w:r>
      <w:r w:rsidR="005202C1">
        <w:rPr>
          <w:rFonts w:hint="eastAsia"/>
        </w:rPr>
        <w:t xml:space="preserve">: W : 300 cm / H : 244 cm ( </w:t>
      </w:r>
      <w:r w:rsidR="005202C1">
        <w:rPr>
          <w:rFonts w:hint="eastAsia"/>
        </w:rPr>
        <w:t>請延續</w:t>
      </w:r>
      <w:r w:rsidR="005202C1">
        <w:rPr>
          <w:rFonts w:hint="eastAsia"/>
        </w:rPr>
        <w:t xml:space="preserve">A </w:t>
      </w:r>
      <w:r w:rsidR="005202C1">
        <w:rPr>
          <w:rFonts w:hint="eastAsia"/>
        </w:rPr>
        <w:t>區海報主題至此，上方同樣加上</w:t>
      </w:r>
      <w:r w:rsidR="005202C1">
        <w:rPr>
          <w:rFonts w:hint="eastAsia"/>
        </w:rPr>
        <w:t xml:space="preserve">QNAP Logo </w:t>
      </w:r>
      <w:r w:rsidR="005202C1">
        <w:rPr>
          <w:rFonts w:hint="eastAsia"/>
        </w:rPr>
        <w:t>及主標題</w:t>
      </w:r>
      <w:r w:rsidR="005202C1">
        <w:rPr>
          <w:rFonts w:hint="eastAsia"/>
        </w:rPr>
        <w:t xml:space="preserve"> )</w:t>
      </w:r>
    </w:p>
    <w:p w:rsidR="00315B17" w:rsidRDefault="00315B17" w:rsidP="005202C1">
      <w:pPr>
        <w:rPr>
          <w:rFonts w:hint="eastAsia"/>
        </w:rPr>
      </w:pPr>
    </w:p>
    <w:p w:rsidR="005202C1" w:rsidRDefault="005202C1" w:rsidP="005202C1">
      <w:pPr>
        <w:rPr>
          <w:rFonts w:hint="eastAsia"/>
        </w:rPr>
      </w:pPr>
      <w:r>
        <w:rPr>
          <w:rFonts w:hint="eastAsia"/>
        </w:rPr>
        <w:t xml:space="preserve">C </w:t>
      </w:r>
      <w:r>
        <w:rPr>
          <w:rFonts w:hint="eastAsia"/>
        </w:rPr>
        <w:t>區主標題</w:t>
      </w:r>
      <w:r>
        <w:rPr>
          <w:rFonts w:hint="eastAsia"/>
        </w:rPr>
        <w:t xml:space="preserve"> : Enterprise Grade Storage Solution</w:t>
      </w:r>
    </w:p>
    <w:p w:rsidR="005202C1" w:rsidRDefault="005202C1" w:rsidP="005202C1">
      <w:pPr>
        <w:rPr>
          <w:rFonts w:hint="eastAsia"/>
        </w:rPr>
      </w:pPr>
    </w:p>
    <w:p w:rsidR="005202C1" w:rsidRDefault="005202C1" w:rsidP="005202C1">
      <w:pPr>
        <w:rPr>
          <w:rFonts w:hint="eastAsia"/>
        </w:rPr>
      </w:pPr>
      <w:r>
        <w:rPr>
          <w:rFonts w:hint="eastAsia"/>
        </w:rPr>
        <w:t>海報中可搭配</w:t>
      </w:r>
      <w:r>
        <w:rPr>
          <w:rFonts w:hint="eastAsia"/>
        </w:rPr>
        <w:t>TS-2480U R2</w:t>
      </w:r>
      <w:r w:rsidR="002C3642">
        <w:rPr>
          <w:rFonts w:hint="eastAsia"/>
        </w:rPr>
        <w:t xml:space="preserve"> / TVS-1282T3 / TS-653B</w:t>
      </w:r>
      <w:r>
        <w:rPr>
          <w:rFonts w:hint="eastAsia"/>
        </w:rPr>
        <w:t>線稿機器圖</w:t>
      </w:r>
    </w:p>
    <w:p w:rsidR="005202C1" w:rsidRDefault="005202C1" w:rsidP="005202C1"/>
    <w:p w:rsidR="00724984" w:rsidRDefault="00724984" w:rsidP="00C4485A"/>
    <w:p w:rsidR="00493770" w:rsidRDefault="00493770" w:rsidP="002C3642"/>
    <w:sectPr w:rsidR="00493770" w:rsidSect="003B69F7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7E20" w:rsidRDefault="00377E20" w:rsidP="00C4485A">
      <w:r>
        <w:separator/>
      </w:r>
    </w:p>
  </w:endnote>
  <w:endnote w:type="continuationSeparator" w:id="0">
    <w:p w:rsidR="00377E20" w:rsidRDefault="00377E20" w:rsidP="00C448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7E20" w:rsidRDefault="00377E20" w:rsidP="00C4485A">
      <w:r>
        <w:separator/>
      </w:r>
    </w:p>
  </w:footnote>
  <w:footnote w:type="continuationSeparator" w:id="0">
    <w:p w:rsidR="00377E20" w:rsidRDefault="00377E20" w:rsidP="00C4485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B002C"/>
    <w:multiLevelType w:val="hybridMultilevel"/>
    <w:tmpl w:val="DCBE1262"/>
    <w:lvl w:ilvl="0" w:tplc="FE9C56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DC25AE8"/>
    <w:multiLevelType w:val="hybridMultilevel"/>
    <w:tmpl w:val="0B60D41C"/>
    <w:lvl w:ilvl="0" w:tplc="56F0A9DC">
      <w:start w:val="3"/>
      <w:numFmt w:val="bullet"/>
      <w:lvlText w:val=""/>
      <w:lvlJc w:val="left"/>
      <w:pPr>
        <w:ind w:left="3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6F9E4A91"/>
    <w:multiLevelType w:val="hybridMultilevel"/>
    <w:tmpl w:val="1744E786"/>
    <w:lvl w:ilvl="0" w:tplc="417EF498">
      <w:start w:val="3"/>
      <w:numFmt w:val="bullet"/>
      <w:lvlText w:val=""/>
      <w:lvlJc w:val="left"/>
      <w:pPr>
        <w:ind w:left="3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15:person w15:author="Microsoft Office 使用者">
    <w15:presenceInfo w15:providerId="None" w15:userId="Microsoft Office 使用者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4485A"/>
    <w:rsid w:val="00016D24"/>
    <w:rsid w:val="00082F09"/>
    <w:rsid w:val="00124D5A"/>
    <w:rsid w:val="0014080C"/>
    <w:rsid w:val="001A1D56"/>
    <w:rsid w:val="001C3676"/>
    <w:rsid w:val="001C5DB8"/>
    <w:rsid w:val="00213EF3"/>
    <w:rsid w:val="0025676E"/>
    <w:rsid w:val="00277BD6"/>
    <w:rsid w:val="002C3642"/>
    <w:rsid w:val="002F4902"/>
    <w:rsid w:val="00315B17"/>
    <w:rsid w:val="00321144"/>
    <w:rsid w:val="00377E20"/>
    <w:rsid w:val="00380319"/>
    <w:rsid w:val="003B69F7"/>
    <w:rsid w:val="00493770"/>
    <w:rsid w:val="004E1757"/>
    <w:rsid w:val="005202C1"/>
    <w:rsid w:val="005E7C24"/>
    <w:rsid w:val="006D0A76"/>
    <w:rsid w:val="00724984"/>
    <w:rsid w:val="007347F2"/>
    <w:rsid w:val="0077401F"/>
    <w:rsid w:val="00821973"/>
    <w:rsid w:val="008A7A0F"/>
    <w:rsid w:val="00921988"/>
    <w:rsid w:val="009649FA"/>
    <w:rsid w:val="009A2149"/>
    <w:rsid w:val="00A11424"/>
    <w:rsid w:val="00AF5D6E"/>
    <w:rsid w:val="00B71510"/>
    <w:rsid w:val="00BF7A5C"/>
    <w:rsid w:val="00C4485A"/>
    <w:rsid w:val="00CD7129"/>
    <w:rsid w:val="00CF0429"/>
    <w:rsid w:val="00E446D9"/>
    <w:rsid w:val="00E6522F"/>
    <w:rsid w:val="00F02E73"/>
    <w:rsid w:val="00FA17D4"/>
    <w:rsid w:val="00FC48C2"/>
    <w:rsid w:val="00FE3D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01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4485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C4485A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C4485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C4485A"/>
    <w:rPr>
      <w:sz w:val="20"/>
      <w:szCs w:val="20"/>
    </w:rPr>
  </w:style>
  <w:style w:type="paragraph" w:styleId="a7">
    <w:name w:val="List Paragraph"/>
    <w:basedOn w:val="a"/>
    <w:uiPriority w:val="34"/>
    <w:qFormat/>
    <w:rsid w:val="00C4485A"/>
    <w:pPr>
      <w:ind w:leftChars="200" w:left="480"/>
    </w:pPr>
  </w:style>
  <w:style w:type="paragraph" w:styleId="a8">
    <w:name w:val="Balloon Text"/>
    <w:basedOn w:val="a"/>
    <w:link w:val="a9"/>
    <w:uiPriority w:val="99"/>
    <w:semiHidden/>
    <w:unhideWhenUsed/>
    <w:rsid w:val="003B69F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3B69F7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Hyperlink"/>
    <w:basedOn w:val="a0"/>
    <w:uiPriority w:val="99"/>
    <w:unhideWhenUsed/>
    <w:rsid w:val="00A1142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www.qnap.com/solution/virtualization-station-3/en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888</TotalTime>
  <Pages>3</Pages>
  <Words>136</Words>
  <Characters>776</Characters>
  <Application>Microsoft Office Word</Application>
  <DocSecurity>0</DocSecurity>
  <Lines>6</Lines>
  <Paragraphs>1</Paragraphs>
  <ScaleCrop>false</ScaleCrop>
  <Company/>
  <LinksUpToDate>false</LinksUpToDate>
  <CharactersWithSpaces>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Jimmy Chiang</dc:creator>
  <cp:keywords/>
  <dc:description/>
  <cp:lastModifiedBy>Jimmy Chiang</cp:lastModifiedBy>
  <cp:revision>11</cp:revision>
  <dcterms:created xsi:type="dcterms:W3CDTF">2017-09-05T03:50:00Z</dcterms:created>
  <dcterms:modified xsi:type="dcterms:W3CDTF">2017-09-19T09:08:00Z</dcterms:modified>
</cp:coreProperties>
</file>